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380A0" w14:textId="77777777" w:rsidR="00BF4AE0" w:rsidRPr="0081248E" w:rsidRDefault="00BF4AE0" w:rsidP="00525B30">
      <w:pPr>
        <w:jc w:val="center"/>
        <w:rPr>
          <w:rFonts w:cstheme="minorHAnsi"/>
          <w:b/>
          <w:sz w:val="24"/>
          <w:szCs w:val="24"/>
          <w:u w:val="single"/>
        </w:rPr>
      </w:pPr>
      <w:r w:rsidRPr="0081248E">
        <w:rPr>
          <w:rFonts w:cstheme="minorHAnsi"/>
          <w:b/>
          <w:sz w:val="24"/>
          <w:szCs w:val="24"/>
          <w:u w:val="single"/>
        </w:rPr>
        <w:t>Názov</w:t>
      </w:r>
      <w:r w:rsidR="00B81728" w:rsidRPr="0081248E">
        <w:rPr>
          <w:rFonts w:cstheme="minorHAnsi"/>
          <w:b/>
          <w:sz w:val="24"/>
          <w:szCs w:val="24"/>
          <w:u w:val="single"/>
        </w:rPr>
        <w:t xml:space="preserve"> a adresa zamestnávateľa</w:t>
      </w:r>
      <w:r w:rsidR="00982BE5" w:rsidRPr="0081248E">
        <w:rPr>
          <w:rFonts w:cstheme="minorHAnsi"/>
          <w:b/>
          <w:sz w:val="24"/>
          <w:szCs w:val="24"/>
          <w:u w:val="single"/>
        </w:rPr>
        <w:t>, IČO</w:t>
      </w:r>
    </w:p>
    <w:p w14:paraId="2C6A2B5B" w14:textId="77777777" w:rsidR="00BF4AE0" w:rsidRPr="0081248E" w:rsidRDefault="00BF4AE0">
      <w:pPr>
        <w:rPr>
          <w:rFonts w:cstheme="minorHAnsi"/>
          <w:sz w:val="24"/>
          <w:szCs w:val="24"/>
        </w:rPr>
      </w:pPr>
    </w:p>
    <w:p w14:paraId="000E0280" w14:textId="77777777" w:rsidR="00BF4AE0" w:rsidRPr="0081248E" w:rsidRDefault="00BF4AE0" w:rsidP="00BF4AE0">
      <w:pPr>
        <w:jc w:val="center"/>
        <w:rPr>
          <w:rFonts w:cstheme="minorHAnsi"/>
          <w:b/>
          <w:sz w:val="24"/>
          <w:szCs w:val="24"/>
        </w:rPr>
      </w:pPr>
      <w:r w:rsidRPr="0081248E">
        <w:rPr>
          <w:rFonts w:cstheme="minorHAnsi"/>
          <w:b/>
          <w:sz w:val="24"/>
          <w:szCs w:val="24"/>
        </w:rPr>
        <w:t>Potvrdenie o</w:t>
      </w:r>
      <w:r w:rsidR="00B81728" w:rsidRPr="0081248E">
        <w:rPr>
          <w:rFonts w:cstheme="minorHAnsi"/>
          <w:b/>
          <w:sz w:val="24"/>
          <w:szCs w:val="24"/>
        </w:rPr>
        <w:t> dĺžke odbornej praxe</w:t>
      </w:r>
    </w:p>
    <w:p w14:paraId="3482A412" w14:textId="77777777" w:rsidR="00BF4AE0" w:rsidRPr="0081248E" w:rsidRDefault="00BF4AE0" w:rsidP="00BF4AE0">
      <w:pPr>
        <w:jc w:val="both"/>
        <w:rPr>
          <w:rFonts w:cstheme="minorHAnsi"/>
          <w:b/>
          <w:sz w:val="24"/>
          <w:szCs w:val="24"/>
        </w:rPr>
      </w:pPr>
    </w:p>
    <w:p w14:paraId="12DD0988" w14:textId="77777777" w:rsidR="00BF4AE0" w:rsidRPr="0081248E" w:rsidRDefault="00BF4AE0" w:rsidP="00BF4AE0">
      <w:pPr>
        <w:jc w:val="both"/>
        <w:rPr>
          <w:rFonts w:cstheme="minorHAnsi"/>
          <w:sz w:val="24"/>
          <w:szCs w:val="24"/>
        </w:rPr>
      </w:pPr>
      <w:r w:rsidRPr="0081248E">
        <w:rPr>
          <w:rFonts w:cstheme="minorHAnsi"/>
          <w:sz w:val="24"/>
          <w:szCs w:val="24"/>
        </w:rPr>
        <w:t xml:space="preserve">                    </w:t>
      </w:r>
      <w:r w:rsidR="00B81728" w:rsidRPr="0081248E">
        <w:rPr>
          <w:rFonts w:cstheme="minorHAnsi"/>
          <w:sz w:val="24"/>
          <w:szCs w:val="24"/>
        </w:rPr>
        <w:t>(</w:t>
      </w:r>
      <w:r w:rsidR="00B81728" w:rsidRPr="009A62C4">
        <w:rPr>
          <w:rFonts w:cstheme="minorHAnsi"/>
          <w:color w:val="548DD4" w:themeColor="text2" w:themeTint="99"/>
          <w:sz w:val="24"/>
          <w:szCs w:val="24"/>
        </w:rPr>
        <w:t>Názov a adresa zamestnávateľa</w:t>
      </w:r>
      <w:r w:rsidRPr="0081248E">
        <w:rPr>
          <w:rFonts w:cstheme="minorHAnsi"/>
          <w:sz w:val="24"/>
          <w:szCs w:val="24"/>
        </w:rPr>
        <w:t>) potvrdzuje, že (</w:t>
      </w:r>
      <w:r w:rsidRPr="009A62C4">
        <w:rPr>
          <w:rFonts w:cstheme="minorHAnsi"/>
          <w:color w:val="548DD4" w:themeColor="text2" w:themeTint="99"/>
          <w:sz w:val="24"/>
          <w:szCs w:val="24"/>
        </w:rPr>
        <w:t>titul, meno a priezvisko, dátum narodenia</w:t>
      </w:r>
      <w:r w:rsidRPr="0081248E">
        <w:rPr>
          <w:rFonts w:cstheme="minorHAnsi"/>
          <w:sz w:val="24"/>
          <w:szCs w:val="24"/>
        </w:rPr>
        <w:t xml:space="preserve">) </w:t>
      </w:r>
      <w:r w:rsidR="00B81728" w:rsidRPr="0081248E">
        <w:rPr>
          <w:rFonts w:cstheme="minorHAnsi"/>
          <w:sz w:val="24"/>
          <w:szCs w:val="24"/>
        </w:rPr>
        <w:t xml:space="preserve">pracoval u nás </w:t>
      </w:r>
      <w:r w:rsidRPr="0081248E">
        <w:rPr>
          <w:rFonts w:cstheme="minorHAnsi"/>
          <w:sz w:val="24"/>
          <w:szCs w:val="24"/>
        </w:rPr>
        <w:t xml:space="preserve">v období od </w:t>
      </w:r>
      <w:sdt>
        <w:sdtPr>
          <w:rPr>
            <w:rFonts w:cstheme="minorHAnsi"/>
            <w:sz w:val="24"/>
            <w:szCs w:val="24"/>
          </w:rPr>
          <w:id w:val="-1009363996"/>
          <w:placeholder>
            <w:docPart w:val="DefaultPlaceholder_-1854013438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E872ED" w:rsidRPr="009A62C4">
            <w:rPr>
              <w:rStyle w:val="Zstupntext"/>
              <w:sz w:val="24"/>
              <w:szCs w:val="24"/>
            </w:rPr>
            <w:t>Kliknite alebo ťuknite a zadajte dátum.</w:t>
          </w:r>
        </w:sdtContent>
      </w:sdt>
      <w:r w:rsidR="00525B30" w:rsidRPr="0081248E">
        <w:rPr>
          <w:rFonts w:cstheme="minorHAnsi"/>
          <w:sz w:val="24"/>
          <w:szCs w:val="24"/>
        </w:rPr>
        <w:t xml:space="preserve">  do</w:t>
      </w:r>
      <w:r w:rsidR="00E872ED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1218516009"/>
          <w:placeholder>
            <w:docPart w:val="DefaultPlaceholder_-1854013438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="00E872ED" w:rsidRPr="00907692">
            <w:rPr>
              <w:rStyle w:val="Zstupntext"/>
            </w:rPr>
            <w:t>Kliknite alebo ťuknite a zadajte dátum.</w:t>
          </w:r>
        </w:sdtContent>
      </w:sdt>
      <w:r w:rsidR="00525B30" w:rsidRPr="0081248E">
        <w:rPr>
          <w:rFonts w:cstheme="minorHAnsi"/>
          <w:sz w:val="24"/>
          <w:szCs w:val="24"/>
        </w:rPr>
        <w:t xml:space="preserve"> </w:t>
      </w:r>
      <w:r w:rsidR="00B81728" w:rsidRPr="0081248E">
        <w:rPr>
          <w:rFonts w:cstheme="minorHAnsi"/>
          <w:sz w:val="24"/>
          <w:szCs w:val="24"/>
        </w:rPr>
        <w:t xml:space="preserve">ako .............................   </w:t>
      </w:r>
      <w:r w:rsidRPr="009A62C4">
        <w:rPr>
          <w:rFonts w:cstheme="minorHAnsi"/>
          <w:color w:val="548DD4" w:themeColor="text2" w:themeTint="99"/>
          <w:sz w:val="24"/>
          <w:szCs w:val="24"/>
        </w:rPr>
        <w:t xml:space="preserve">(uveďte </w:t>
      </w:r>
      <w:r w:rsidR="00B81728" w:rsidRPr="009A62C4">
        <w:rPr>
          <w:rFonts w:cstheme="minorHAnsi"/>
          <w:color w:val="548DD4" w:themeColor="text2" w:themeTint="99"/>
          <w:sz w:val="24"/>
          <w:szCs w:val="24"/>
        </w:rPr>
        <w:t>pracovné zaradenie, prípadne pracovnú náplň,</w:t>
      </w:r>
      <w:r w:rsidR="00D16BB4" w:rsidRPr="009A62C4">
        <w:rPr>
          <w:rFonts w:cstheme="minorHAnsi"/>
          <w:color w:val="548DD4" w:themeColor="text2" w:themeTint="99"/>
          <w:sz w:val="24"/>
          <w:szCs w:val="24"/>
        </w:rPr>
        <w:t xml:space="preserve"> pozíciu</w:t>
      </w:r>
      <w:r w:rsidR="00B81728" w:rsidRPr="009A62C4">
        <w:rPr>
          <w:rFonts w:cstheme="minorHAnsi"/>
          <w:color w:val="548DD4" w:themeColor="text2" w:themeTint="99"/>
          <w:sz w:val="24"/>
          <w:szCs w:val="24"/>
        </w:rPr>
        <w:t xml:space="preserve"> ktorá musí súvisieť s obsahovým zameraním vzdelávacieho projektu</w:t>
      </w:r>
      <w:r w:rsidRPr="009A62C4">
        <w:rPr>
          <w:rFonts w:cstheme="minorHAnsi"/>
          <w:color w:val="548DD4" w:themeColor="text2" w:themeTint="99"/>
          <w:sz w:val="24"/>
          <w:szCs w:val="24"/>
        </w:rPr>
        <w:t>)</w:t>
      </w:r>
      <w:r w:rsidRPr="0081248E">
        <w:rPr>
          <w:rFonts w:cstheme="minorHAnsi"/>
          <w:sz w:val="24"/>
          <w:szCs w:val="24"/>
        </w:rPr>
        <w:t>.</w:t>
      </w:r>
      <w:r w:rsidR="00D16BB4" w:rsidRPr="0081248E">
        <w:rPr>
          <w:rFonts w:cstheme="minorHAnsi"/>
          <w:sz w:val="24"/>
          <w:szCs w:val="24"/>
        </w:rPr>
        <w:t xml:space="preserve"> </w:t>
      </w:r>
    </w:p>
    <w:p w14:paraId="44C34FFE" w14:textId="77777777" w:rsidR="00E872ED" w:rsidRPr="009A62C4" w:rsidRDefault="00E872ED" w:rsidP="00E872ED">
      <w:pPr>
        <w:spacing w:after="0" w:line="240" w:lineRule="auto"/>
        <w:jc w:val="both"/>
        <w:rPr>
          <w:sz w:val="24"/>
          <w:szCs w:val="20"/>
        </w:rPr>
      </w:pPr>
      <w:r w:rsidRPr="009A62C4">
        <w:rPr>
          <w:sz w:val="24"/>
          <w:szCs w:val="20"/>
        </w:rPr>
        <w:t>V.................................., dňa.......................................</w:t>
      </w:r>
    </w:p>
    <w:p w14:paraId="13E095D9" w14:textId="77777777" w:rsidR="00E872ED" w:rsidRPr="009A62C4" w:rsidRDefault="00E872ED" w:rsidP="00E872ED">
      <w:pPr>
        <w:spacing w:after="0" w:line="240" w:lineRule="auto"/>
        <w:jc w:val="both"/>
        <w:rPr>
          <w:sz w:val="24"/>
          <w:szCs w:val="24"/>
        </w:rPr>
      </w:pP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  <w:t>..................................................................</w:t>
      </w:r>
    </w:p>
    <w:p w14:paraId="29E15FC1" w14:textId="77777777" w:rsidR="00E872ED" w:rsidRPr="009A62C4" w:rsidRDefault="00E872ED" w:rsidP="00E872ED">
      <w:pPr>
        <w:spacing w:after="0" w:line="240" w:lineRule="auto"/>
        <w:jc w:val="both"/>
        <w:rPr>
          <w:sz w:val="24"/>
          <w:szCs w:val="24"/>
        </w:rPr>
      </w:pP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</w:r>
      <w:r w:rsidRPr="009A62C4">
        <w:rPr>
          <w:sz w:val="24"/>
          <w:szCs w:val="24"/>
        </w:rPr>
        <w:tab/>
        <w:t>Podpis</w:t>
      </w:r>
      <w:r>
        <w:rPr>
          <w:sz w:val="24"/>
          <w:szCs w:val="24"/>
        </w:rPr>
        <w:t>, pečiatka</w:t>
      </w:r>
      <w:r w:rsidRPr="009A62C4">
        <w:rPr>
          <w:sz w:val="24"/>
          <w:szCs w:val="24"/>
        </w:rPr>
        <w:t xml:space="preserve">       </w:t>
      </w:r>
    </w:p>
    <w:p w14:paraId="46233240" w14:textId="77777777" w:rsidR="00D25F1C" w:rsidRPr="0081248E" w:rsidRDefault="00D25F1C" w:rsidP="00D25F1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  <w:sz w:val="24"/>
          <w:szCs w:val="24"/>
          <w:lang w:eastAsia="sk-SK"/>
        </w:rPr>
      </w:pPr>
    </w:p>
    <w:p w14:paraId="4F4B917F" w14:textId="319B2A75" w:rsidR="0034067B" w:rsidRPr="0081248E" w:rsidRDefault="0034067B" w:rsidP="0034067B">
      <w:pPr>
        <w:jc w:val="both"/>
        <w:rPr>
          <w:rFonts w:cstheme="minorHAnsi"/>
          <w:sz w:val="24"/>
          <w:szCs w:val="24"/>
        </w:rPr>
      </w:pPr>
      <w:r w:rsidRPr="00D1527B">
        <w:rPr>
          <w:rFonts w:cstheme="minorHAnsi"/>
          <w:sz w:val="24"/>
          <w:szCs w:val="24"/>
        </w:rPr>
        <w:t xml:space="preserve">Nižšie uvedený </w:t>
      </w:r>
      <w:r w:rsidRPr="00E01F4A">
        <w:rPr>
          <w:rFonts w:cstheme="minorHAnsi"/>
          <w:color w:val="000000" w:themeColor="text1"/>
          <w:sz w:val="24"/>
          <w:szCs w:val="24"/>
        </w:rPr>
        <w:t>text</w:t>
      </w:r>
      <w:r w:rsidR="00D1527B" w:rsidRPr="00E01F4A">
        <w:rPr>
          <w:rFonts w:cstheme="minorHAnsi"/>
          <w:color w:val="000000" w:themeColor="text1"/>
          <w:sz w:val="24"/>
          <w:szCs w:val="24"/>
        </w:rPr>
        <w:t xml:space="preserve"> sa </w:t>
      </w:r>
      <w:r w:rsidRPr="00E01F4A">
        <w:rPr>
          <w:rFonts w:cstheme="minorHAnsi"/>
          <w:color w:val="000000" w:themeColor="text1"/>
          <w:sz w:val="24"/>
          <w:szCs w:val="24"/>
        </w:rPr>
        <w:t xml:space="preserve"> po vyplnení </w:t>
      </w:r>
      <w:r w:rsidRPr="00D1527B">
        <w:rPr>
          <w:rFonts w:cstheme="minorHAnsi"/>
          <w:sz w:val="24"/>
          <w:szCs w:val="24"/>
        </w:rPr>
        <w:t>vymažte.</w:t>
      </w:r>
    </w:p>
    <w:p w14:paraId="2119A395" w14:textId="6BBE4797" w:rsidR="0034067B" w:rsidRPr="00D1527B" w:rsidRDefault="0034067B" w:rsidP="00D1527B">
      <w:p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 xml:space="preserve">V zmysle </w:t>
      </w:r>
      <w:r w:rsidRPr="00D1527B">
        <w:rPr>
          <w:rFonts w:cstheme="minorHAnsi"/>
          <w:b/>
          <w:color w:val="4F81BD" w:themeColor="accent1"/>
          <w:sz w:val="18"/>
          <w:szCs w:val="18"/>
        </w:rPr>
        <w:t xml:space="preserve">podmienok </w:t>
      </w:r>
      <w:r w:rsidR="009A62C4" w:rsidRPr="00D1527B">
        <w:rPr>
          <w:rFonts w:cstheme="minorHAnsi"/>
          <w:b/>
          <w:color w:val="4F81BD" w:themeColor="accent1"/>
          <w:sz w:val="18"/>
          <w:szCs w:val="18"/>
        </w:rPr>
        <w:t>poskytnutia príspevku</w:t>
      </w:r>
      <w:r w:rsidRPr="00D1527B">
        <w:rPr>
          <w:rFonts w:cstheme="minorHAnsi"/>
          <w:b/>
          <w:color w:val="4F81BD" w:themeColor="accent1"/>
          <w:sz w:val="18"/>
          <w:szCs w:val="18"/>
        </w:rPr>
        <w:t xml:space="preserve"> predmetnej výzvy, </w:t>
      </w:r>
      <w:r w:rsidRPr="00D1527B">
        <w:rPr>
          <w:rFonts w:cstheme="minorHAnsi"/>
          <w:color w:val="4F81BD" w:themeColor="accent1"/>
          <w:sz w:val="18"/>
          <w:szCs w:val="18"/>
        </w:rPr>
        <w:t xml:space="preserve">poskytovateľ služieb prenosu vedomostí a zručností </w:t>
      </w:r>
      <w:r w:rsidRPr="00D1527B">
        <w:rPr>
          <w:rFonts w:cstheme="minorHAnsi"/>
          <w:b/>
          <w:color w:val="4F81BD" w:themeColor="accent1"/>
          <w:sz w:val="18"/>
          <w:szCs w:val="18"/>
          <w:u w:val="single"/>
        </w:rPr>
        <w:t>musí mať</w:t>
      </w:r>
      <w:r w:rsidRPr="00D1527B">
        <w:rPr>
          <w:rFonts w:cstheme="minorHAnsi"/>
          <w:color w:val="4F81BD" w:themeColor="accent1"/>
          <w:sz w:val="18"/>
          <w:szCs w:val="18"/>
        </w:rPr>
        <w:t xml:space="preserve"> primerané kapacity v podobe kvalifikovaných zamestnancov alebo najatých lektorov v  zmysle  zákona č. 568/2009 Z. z. o celoživotnom vzdelávaní a o zmene a doplnení niektorých zákonov zákona o celoživotnom vzdelávaní, tzn. musí spĺňať minimálne jednu z týchto požiadaviek:</w:t>
      </w:r>
    </w:p>
    <w:p w14:paraId="0B64BF91" w14:textId="27245C7A" w:rsidR="00D1527B" w:rsidRPr="00D1527B" w:rsidRDefault="0034067B" w:rsidP="00D1527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>vysokoškolské vzdelanie prvého alebo druhého stupňa v odbore vzdelávacieho programu, najmenej dva roky praxe v oblasti, ktorej sa vzdelávací projekt týka a preukázateľná lektorská spôsobilosť;</w:t>
      </w:r>
    </w:p>
    <w:p w14:paraId="5AF65A9B" w14:textId="4A31A039" w:rsidR="00D1527B" w:rsidRPr="00D1527B" w:rsidRDefault="0034067B" w:rsidP="00D1527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>úplné stredné vzdelanie s maturitou v príslušnom odbore vzdelávacieho programu, najmenej dva roky praxe v oblasti, ktorej sa vzdelávací projekt týka a preukázateľná lektorská spôsobilosť;</w:t>
      </w:r>
    </w:p>
    <w:p w14:paraId="0E687E3F" w14:textId="64A76B94" w:rsidR="0034067B" w:rsidRPr="00D1527B" w:rsidRDefault="0034067B" w:rsidP="00D1527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>výučný list v príslušnom odbore vzdelávacieho programu, alebo osvedčenie o úplnej prípadne čiastočnej kvalifikácii v príslušnom odbore vzdelávacieho programu, najmenej 5 rokov praxe, ktorej sa vzdelávací projekt týka a preukázateľná lektorská spôsobilosť.</w:t>
      </w:r>
    </w:p>
    <w:p w14:paraId="7F292E89" w14:textId="1DAE81AE" w:rsidR="00E01F4A" w:rsidRPr="00E01F4A" w:rsidRDefault="0034067B" w:rsidP="00E01F4A">
      <w:pPr>
        <w:spacing w:after="0" w:line="240" w:lineRule="auto"/>
        <w:jc w:val="both"/>
        <w:rPr>
          <w:rFonts w:cstheme="minorHAnsi"/>
          <w:color w:val="4F81BD" w:themeColor="accent1"/>
          <w:sz w:val="18"/>
          <w:szCs w:val="18"/>
        </w:rPr>
      </w:pPr>
      <w:r w:rsidRPr="00D1527B">
        <w:rPr>
          <w:rFonts w:cstheme="minorHAnsi"/>
          <w:color w:val="4F81BD" w:themeColor="accent1"/>
          <w:sz w:val="18"/>
          <w:szCs w:val="18"/>
        </w:rPr>
        <w:t xml:space="preserve">          </w:t>
      </w:r>
    </w:p>
    <w:sectPr w:rsidR="00E01F4A" w:rsidRPr="00E01F4A" w:rsidSect="008124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EBA59" w14:textId="77777777" w:rsidR="00D4790E" w:rsidRDefault="00D4790E" w:rsidP="00F84956">
      <w:pPr>
        <w:spacing w:after="0" w:line="240" w:lineRule="auto"/>
      </w:pPr>
      <w:r>
        <w:separator/>
      </w:r>
    </w:p>
  </w:endnote>
  <w:endnote w:type="continuationSeparator" w:id="0">
    <w:p w14:paraId="169F70A6" w14:textId="77777777" w:rsidR="00D4790E" w:rsidRDefault="00D4790E" w:rsidP="00F8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DCF54" w14:textId="4716600B" w:rsidR="00600E3E" w:rsidRDefault="00600E3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6F7142" wp14:editId="21B7ABC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46ECFB" w14:textId="43FE17C0" w:rsidR="00600E3E" w:rsidRPr="00600E3E" w:rsidRDefault="00600E3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00E3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6F714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2846ECFB" w14:textId="43FE17C0" w:rsidR="00600E3E" w:rsidRPr="00600E3E" w:rsidRDefault="00600E3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411C" w14:textId="5B820091" w:rsidR="00600E3E" w:rsidRDefault="00600E3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5CB1F7" wp14:editId="5EE87E3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F66205" w14:textId="401B0A38" w:rsidR="00600E3E" w:rsidRPr="00600E3E" w:rsidRDefault="00600E3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00E3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5CB1F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DF66205" w14:textId="401B0A38" w:rsidR="00600E3E" w:rsidRPr="00600E3E" w:rsidRDefault="00600E3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495F" w14:textId="2F280541" w:rsidR="00600E3E" w:rsidRDefault="00600E3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D5E6981" wp14:editId="2B311C81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6848B5" w14:textId="2BBA0892" w:rsidR="00600E3E" w:rsidRPr="00600E3E" w:rsidRDefault="00600E3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00E3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5E698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06848B5" w14:textId="2BBA0892" w:rsidR="00600E3E" w:rsidRPr="00600E3E" w:rsidRDefault="00600E3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00E3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E567C" w14:textId="77777777" w:rsidR="00D4790E" w:rsidRDefault="00D4790E" w:rsidP="00F84956">
      <w:pPr>
        <w:spacing w:after="0" w:line="240" w:lineRule="auto"/>
      </w:pPr>
      <w:r>
        <w:separator/>
      </w:r>
    </w:p>
  </w:footnote>
  <w:footnote w:type="continuationSeparator" w:id="0">
    <w:p w14:paraId="7985EBAB" w14:textId="77777777" w:rsidR="00D4790E" w:rsidRDefault="00D4790E" w:rsidP="00F84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3D6E9" w14:textId="77777777" w:rsidR="00600E3E" w:rsidRDefault="00600E3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E9FD2" w14:textId="6EA91534" w:rsidR="00F84956" w:rsidRPr="00065520" w:rsidDel="00065520" w:rsidRDefault="00065520" w:rsidP="00F84956">
    <w:pPr>
      <w:pStyle w:val="Hlavika"/>
      <w:rPr>
        <w:del w:id="0" w:author="Kocianová Ingrid" w:date="2021-09-09T12:17:00Z"/>
        <w:sz w:val="18"/>
        <w:szCs w:val="18"/>
      </w:rPr>
    </w:pPr>
    <w:ins w:id="1" w:author="Kocianová Ingrid" w:date="2021-09-09T12:17:00Z">
      <w:r w:rsidRPr="003A725D">
        <w:rPr>
          <w:sz w:val="18"/>
          <w:szCs w:val="18"/>
        </w:rPr>
        <w:t xml:space="preserve">Príloha č. 12B </w:t>
      </w:r>
    </w:ins>
    <w:del w:id="2" w:author="Kocianová Ingrid" w:date="2021-09-09T12:17:00Z">
      <w:r w:rsidR="0081248E" w:rsidDel="00065520">
        <w:rPr>
          <w:rFonts w:ascii="Times New Roman" w:hAnsi="Times New Roman"/>
          <w:sz w:val="20"/>
          <w:szCs w:val="20"/>
        </w:rPr>
        <w:delText xml:space="preserve">Príloha č. </w:delText>
      </w:r>
    </w:del>
  </w:p>
  <w:p w14:paraId="0DA5E746" w14:textId="77777777" w:rsidR="00F84956" w:rsidRDefault="00F8495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5BB2" w14:textId="77777777" w:rsidR="0081248E" w:rsidRPr="003A725D" w:rsidRDefault="0081248E">
    <w:pPr>
      <w:pStyle w:val="Hlavika"/>
      <w:rPr>
        <w:sz w:val="18"/>
        <w:szCs w:val="18"/>
      </w:rPr>
    </w:pPr>
    <w:r w:rsidRPr="003A725D">
      <w:rPr>
        <w:sz w:val="18"/>
        <w:szCs w:val="18"/>
      </w:rPr>
      <w:t xml:space="preserve">Príloha č. 12B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061"/>
    <w:multiLevelType w:val="hybridMultilevel"/>
    <w:tmpl w:val="BF2A3E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DC4818"/>
    <w:multiLevelType w:val="hybridMultilevel"/>
    <w:tmpl w:val="D7B4A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01D10"/>
    <w:multiLevelType w:val="hybridMultilevel"/>
    <w:tmpl w:val="51C67FA8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EC46E5"/>
    <w:multiLevelType w:val="hybridMultilevel"/>
    <w:tmpl w:val="088408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BC120F"/>
    <w:multiLevelType w:val="hybridMultilevel"/>
    <w:tmpl w:val="A1D4C09E"/>
    <w:lvl w:ilvl="0" w:tplc="1B02695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  <w:color w:val="000000" w:themeColor="text1"/>
        <w:sz w:val="18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E56A8"/>
    <w:multiLevelType w:val="hybridMultilevel"/>
    <w:tmpl w:val="695C85D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0B0675"/>
    <w:multiLevelType w:val="hybridMultilevel"/>
    <w:tmpl w:val="D51053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cianová Ingrid">
    <w15:presenceInfo w15:providerId="AD" w15:userId="S-1-5-21-3495560190-2307090886-770446312-115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AE0"/>
    <w:rsid w:val="00065520"/>
    <w:rsid w:val="000C5984"/>
    <w:rsid w:val="000E6F0F"/>
    <w:rsid w:val="001D371A"/>
    <w:rsid w:val="0034067B"/>
    <w:rsid w:val="00341172"/>
    <w:rsid w:val="00347AD0"/>
    <w:rsid w:val="003A434A"/>
    <w:rsid w:val="003A725D"/>
    <w:rsid w:val="003B34AE"/>
    <w:rsid w:val="004617A9"/>
    <w:rsid w:val="004C11A3"/>
    <w:rsid w:val="004E62DB"/>
    <w:rsid w:val="00525B30"/>
    <w:rsid w:val="005306BC"/>
    <w:rsid w:val="00533033"/>
    <w:rsid w:val="00575F5E"/>
    <w:rsid w:val="005E6FE1"/>
    <w:rsid w:val="00600E3E"/>
    <w:rsid w:val="00687620"/>
    <w:rsid w:val="006C4F43"/>
    <w:rsid w:val="00735F73"/>
    <w:rsid w:val="007548D7"/>
    <w:rsid w:val="0078225A"/>
    <w:rsid w:val="0081248E"/>
    <w:rsid w:val="0082636C"/>
    <w:rsid w:val="0095748A"/>
    <w:rsid w:val="00962FF9"/>
    <w:rsid w:val="00982BE5"/>
    <w:rsid w:val="009A62C4"/>
    <w:rsid w:val="00B81728"/>
    <w:rsid w:val="00BD4D46"/>
    <w:rsid w:val="00BF4AE0"/>
    <w:rsid w:val="00C673B9"/>
    <w:rsid w:val="00D1527B"/>
    <w:rsid w:val="00D16BB4"/>
    <w:rsid w:val="00D25F1C"/>
    <w:rsid w:val="00D4790E"/>
    <w:rsid w:val="00D953E9"/>
    <w:rsid w:val="00DA4598"/>
    <w:rsid w:val="00E01F4A"/>
    <w:rsid w:val="00E76BA0"/>
    <w:rsid w:val="00E872ED"/>
    <w:rsid w:val="00EC238D"/>
    <w:rsid w:val="00F8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269CF"/>
  <w14:defaultImageDpi w14:val="0"/>
  <w15:docId w15:val="{FB3EFEFB-EBBB-4449-83F9-3C8CFAF0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,Odstavec_muj,Nad,Odstavec cíl se seznamem,Odstavec se seznamem5,Nad1"/>
    <w:basedOn w:val="Normlny"/>
    <w:link w:val="OdsekzoznamuChar"/>
    <w:uiPriority w:val="34"/>
    <w:qFormat/>
    <w:rsid w:val="00D953E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8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4956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F84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4956"/>
    <w:rPr>
      <w:rFonts w:cs="Times New Roman"/>
    </w:rPr>
  </w:style>
  <w:style w:type="character" w:styleId="Zstupntext">
    <w:name w:val="Placeholder Text"/>
    <w:basedOn w:val="Predvolenpsmoodseku"/>
    <w:uiPriority w:val="99"/>
    <w:semiHidden/>
    <w:rsid w:val="00E872ED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87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72E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A62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A62C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A62C4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62C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62C4"/>
    <w:rPr>
      <w:rFonts w:cs="Times New Roman"/>
      <w:b/>
      <w:bCs/>
      <w:sz w:val="20"/>
      <w:szCs w:val="20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,Odstavec_muj Char"/>
    <w:link w:val="Odsekzoznamu"/>
    <w:uiPriority w:val="34"/>
    <w:qFormat/>
    <w:locked/>
    <w:rsid w:val="00E01F4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88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FF30C-46ED-46A4-B4DF-E5A587D23651}"/>
      </w:docPartPr>
      <w:docPartBody>
        <w:p w:rsidR="003D7656" w:rsidRDefault="00516E62">
          <w:r w:rsidRPr="00907692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E62"/>
    <w:rsid w:val="003D7656"/>
    <w:rsid w:val="00516E62"/>
    <w:rsid w:val="009D10E1"/>
    <w:rsid w:val="00A301D9"/>
    <w:rsid w:val="00A74F52"/>
    <w:rsid w:val="00B30EB8"/>
    <w:rsid w:val="00BA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16E6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F3C86-E5AA-4432-8D2A-42D64270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dcterms:created xsi:type="dcterms:W3CDTF">2025-03-25T16:19:00Z</dcterms:created>
  <dcterms:modified xsi:type="dcterms:W3CDTF">2025-03-25T16:19:00Z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2024-12-18T14:48:47Z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b5a24d9e-3789-4a20-adf7-1f499197b2ff</vt:lpwstr>
  </property>
  <property fmtid="{D5CDD505-2E9C-101B-9397-08002B2CF9AE}" pid="11" name="MSIP_Label_54743a8a-75f7-4ac9-9741-a35bd0337f21_ContentBits">
    <vt:lpwstr>2</vt:lpwstr>
  </property>
</Properties>
</file>